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6309" w14:textId="1870571A" w:rsidR="0038581A" w:rsidRPr="005B3A62" w:rsidRDefault="008F14C7" w:rsidP="00ED5D24">
      <w:pPr>
        <w:spacing w:after="120" w:line="276" w:lineRule="auto"/>
        <w:rPr>
          <w:rFonts w:cstheme="minorHAnsi"/>
          <w:b/>
        </w:rPr>
      </w:pPr>
      <w:r w:rsidRPr="005B3A62">
        <w:rPr>
          <w:rFonts w:cstheme="minorHAnsi"/>
          <w:b/>
        </w:rPr>
        <w:t>Załącznik nr 1</w:t>
      </w:r>
      <w:r w:rsidR="0038581A" w:rsidRPr="005B3A62">
        <w:rPr>
          <w:rFonts w:cstheme="minorHAnsi"/>
          <w:b/>
        </w:rPr>
        <w:t xml:space="preserve"> </w:t>
      </w:r>
      <w:r w:rsidR="00B509A9" w:rsidRPr="005B3A62">
        <w:rPr>
          <w:rFonts w:cstheme="minorHAnsi"/>
          <w:b/>
        </w:rPr>
        <w:t>– Formularz ofertow</w:t>
      </w:r>
      <w:r w:rsidR="007E0472" w:rsidRPr="005B3A62">
        <w:rPr>
          <w:rFonts w:cstheme="minorHAnsi"/>
          <w:b/>
        </w:rPr>
        <w:t>y</w:t>
      </w:r>
    </w:p>
    <w:p w14:paraId="14B7C626" w14:textId="7F25471D" w:rsidR="00BF29DC" w:rsidRPr="005B3A62" w:rsidRDefault="00ED5D24" w:rsidP="00ED5D24">
      <w:pPr>
        <w:tabs>
          <w:tab w:val="left" w:pos="5400"/>
        </w:tabs>
        <w:spacing w:after="120" w:line="276" w:lineRule="auto"/>
        <w:rPr>
          <w:rFonts w:cstheme="minorHAnsi"/>
        </w:rPr>
      </w:pPr>
      <w:r>
        <w:rPr>
          <w:rFonts w:cstheme="minorHAnsi"/>
        </w:rPr>
        <w:tab/>
      </w:r>
    </w:p>
    <w:p w14:paraId="1F7FF9C5" w14:textId="54200C15" w:rsidR="000F67EF" w:rsidRPr="00D05414" w:rsidRDefault="000F67EF" w:rsidP="000F67EF">
      <w:pPr>
        <w:tabs>
          <w:tab w:val="center" w:pos="7655"/>
        </w:tabs>
        <w:spacing w:after="0"/>
        <w:rPr>
          <w:rFonts w:cstheme="minorHAnsi"/>
        </w:rPr>
      </w:pPr>
      <w:r w:rsidRPr="00D05414">
        <w:rPr>
          <w:rFonts w:cstheme="minorHAnsi"/>
        </w:rPr>
        <w:tab/>
      </w:r>
      <w:r w:rsidR="00B377B3" w:rsidRPr="005B3A62">
        <w:rPr>
          <w:rFonts w:cstheme="minorHAnsi"/>
          <w:bCs/>
        </w:rPr>
        <w:t>___________________________</w:t>
      </w:r>
    </w:p>
    <w:p w14:paraId="0B9DCCEB" w14:textId="77777777" w:rsidR="000F67EF" w:rsidRPr="00B377B3" w:rsidRDefault="000F67EF" w:rsidP="000F67EF">
      <w:pPr>
        <w:tabs>
          <w:tab w:val="center" w:pos="7655"/>
        </w:tabs>
        <w:spacing w:after="120"/>
        <w:rPr>
          <w:rFonts w:cstheme="minorHAnsi"/>
          <w:i/>
          <w:iCs/>
        </w:rPr>
      </w:pPr>
      <w:r w:rsidRPr="00D05414">
        <w:rPr>
          <w:rFonts w:cstheme="minorHAnsi"/>
        </w:rPr>
        <w:tab/>
      </w:r>
      <w:r w:rsidRPr="00B377B3">
        <w:rPr>
          <w:rFonts w:cstheme="minorHAnsi"/>
          <w:i/>
          <w:iCs/>
        </w:rPr>
        <w:t>miejscowość, data</w:t>
      </w:r>
    </w:p>
    <w:p w14:paraId="1BA64466" w14:textId="77777777" w:rsidR="00EA16EE" w:rsidRPr="005B3A62" w:rsidRDefault="00EA16EE" w:rsidP="00ED5D24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21F6C466" w14:textId="38F76FF3" w:rsidR="008F14C7" w:rsidRPr="005B3A62" w:rsidRDefault="007E0472" w:rsidP="00ED5D24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5B3A62">
        <w:rPr>
          <w:rFonts w:cstheme="minorHAnsi"/>
          <w:b/>
          <w:sz w:val="24"/>
          <w:szCs w:val="24"/>
        </w:rPr>
        <w:t>FORMULARZ OFERTOWY</w:t>
      </w:r>
    </w:p>
    <w:p w14:paraId="446119B2" w14:textId="77777777" w:rsidR="00BF29DC" w:rsidRPr="005B3A62" w:rsidRDefault="00BF29DC" w:rsidP="00ED5D24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/>
          <w:bCs/>
          <w:lang w:eastAsia="pl-PL"/>
        </w:rPr>
      </w:pPr>
    </w:p>
    <w:p w14:paraId="400C0791" w14:textId="7D03CE63" w:rsidR="00C36921" w:rsidRPr="005B3A62" w:rsidRDefault="00C36921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Dane oferenta</w:t>
      </w:r>
    </w:p>
    <w:p w14:paraId="3F28104D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Nazwa:</w:t>
      </w:r>
      <w:r w:rsidRPr="005B3A62">
        <w:rPr>
          <w:rFonts w:cstheme="minorHAnsi"/>
          <w:bCs/>
        </w:rPr>
        <w:tab/>
        <w:t>___________________________</w:t>
      </w:r>
    </w:p>
    <w:p w14:paraId="7F0626D8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 xml:space="preserve">Adres: </w:t>
      </w:r>
      <w:r w:rsidRPr="005B3A62">
        <w:rPr>
          <w:rFonts w:cstheme="minorHAnsi"/>
          <w:bCs/>
        </w:rPr>
        <w:tab/>
        <w:t>___________________________</w:t>
      </w:r>
    </w:p>
    <w:p w14:paraId="2A0D3A9C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 xml:space="preserve">Tel.: </w:t>
      </w:r>
      <w:r w:rsidRPr="005B3A62">
        <w:rPr>
          <w:rFonts w:cstheme="minorHAnsi"/>
          <w:bCs/>
        </w:rPr>
        <w:tab/>
        <w:t>___________________________</w:t>
      </w:r>
    </w:p>
    <w:p w14:paraId="588E3C2D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E-mail:</w:t>
      </w:r>
      <w:r w:rsidRPr="005B3A62">
        <w:rPr>
          <w:rFonts w:cstheme="minorHAnsi"/>
          <w:bCs/>
        </w:rPr>
        <w:tab/>
        <w:t>___________________________</w:t>
      </w:r>
    </w:p>
    <w:p w14:paraId="63A76B74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NIP:</w:t>
      </w:r>
      <w:r w:rsidRPr="005B3A62">
        <w:rPr>
          <w:rFonts w:cstheme="minorHAnsi"/>
          <w:bCs/>
        </w:rPr>
        <w:tab/>
        <w:t>___________________________</w:t>
      </w:r>
    </w:p>
    <w:p w14:paraId="77B1E235" w14:textId="77777777" w:rsidR="00B2729B" w:rsidRPr="005B3A62" w:rsidRDefault="00B2729B" w:rsidP="00ED5D24">
      <w:pPr>
        <w:spacing w:after="120" w:line="276" w:lineRule="auto"/>
        <w:rPr>
          <w:rFonts w:cstheme="minorHAnsi"/>
          <w:iCs/>
        </w:rPr>
      </w:pPr>
    </w:p>
    <w:p w14:paraId="611AE764" w14:textId="634D4ACD" w:rsidR="000F7A0B" w:rsidRPr="005B3A62" w:rsidRDefault="007E0472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Oferta</w:t>
      </w:r>
    </w:p>
    <w:p w14:paraId="7E401126" w14:textId="78E0EA2C" w:rsidR="00F86543" w:rsidRPr="005B3A62" w:rsidRDefault="00F86543" w:rsidP="00ED5D24">
      <w:pPr>
        <w:spacing w:after="120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5B3A62">
        <w:rPr>
          <w:rFonts w:cstheme="minorHAnsi"/>
        </w:rPr>
        <w:t xml:space="preserve">W odpowiedzi na zapytanie ofertowe nr </w:t>
      </w:r>
      <w:ins w:id="0" w:author="Gadomski, Jakub (TAX IGI)" w:date="2025-11-28T10:16:00Z" w16du:dateUtc="2025-11-28T09:16:00Z">
        <w:r w:rsidR="00E439CF" w:rsidRPr="00E439CF">
          <w:rPr>
            <w:rFonts w:cstheme="minorHAnsi"/>
          </w:rPr>
          <w:t>2025-10592-255691</w:t>
        </w:r>
      </w:ins>
      <w:del w:id="1" w:author="Gadomski, Jakub (TAX IGI)" w:date="2025-11-28T10:16:00Z" w16du:dateUtc="2025-11-28T09:16:00Z">
        <w:r w:rsidR="00993ADC" w:rsidRPr="00993ADC" w:rsidDel="00E439CF">
          <w:rPr>
            <w:rFonts w:cstheme="minorHAnsi"/>
            <w:highlight w:val="yellow"/>
          </w:rPr>
          <w:delText>XXXXXXXXXXXXXX</w:delText>
        </w:r>
      </w:del>
      <w:r w:rsidR="00993ADC">
        <w:rPr>
          <w:rFonts w:cstheme="minorHAnsi"/>
        </w:rPr>
        <w:t xml:space="preserve"> </w:t>
      </w:r>
      <w:r w:rsidR="006D0C09" w:rsidRPr="005B3A62">
        <w:rPr>
          <w:rFonts w:cstheme="minorHAnsi"/>
        </w:rPr>
        <w:t>na</w:t>
      </w:r>
      <w:r w:rsidR="00F06FB4" w:rsidRPr="005B3A62">
        <w:rPr>
          <w:rFonts w:cstheme="minorHAnsi"/>
        </w:rPr>
        <w:t xml:space="preserve"> </w:t>
      </w:r>
      <w:r w:rsidR="005801C5" w:rsidRPr="005801C5">
        <w:rPr>
          <w:rFonts w:cstheme="minorHAnsi"/>
        </w:rPr>
        <w:t>dostaw</w:t>
      </w:r>
      <w:r w:rsidR="005801C5">
        <w:rPr>
          <w:rFonts w:cstheme="minorHAnsi"/>
        </w:rPr>
        <w:t>ę</w:t>
      </w:r>
      <w:r w:rsidR="005801C5" w:rsidRPr="005801C5">
        <w:rPr>
          <w:rFonts w:cstheme="minorHAnsi"/>
        </w:rPr>
        <w:t xml:space="preserve">, montaż i uruchomienie </w:t>
      </w:r>
      <w:r w:rsidR="0036765C" w:rsidRPr="004045E0">
        <w:rPr>
          <w:rFonts w:eastAsia="SimSun" w:cstheme="minorHAnsi"/>
          <w:lang w:eastAsia="pl-PL"/>
        </w:rPr>
        <w:t>Robot</w:t>
      </w:r>
      <w:r w:rsidR="004045E0" w:rsidRPr="004045E0">
        <w:rPr>
          <w:rFonts w:eastAsia="SimSun" w:cstheme="minorHAnsi"/>
          <w:lang w:eastAsia="pl-PL"/>
        </w:rPr>
        <w:t>a</w:t>
      </w:r>
      <w:r w:rsidR="0036765C" w:rsidRPr="004045E0">
        <w:rPr>
          <w:rFonts w:eastAsia="SimSun" w:cstheme="minorHAnsi"/>
          <w:lang w:eastAsia="pl-PL"/>
        </w:rPr>
        <w:t xml:space="preserve"> chirurgiczn</w:t>
      </w:r>
      <w:r w:rsidR="004045E0" w:rsidRPr="004045E0">
        <w:rPr>
          <w:rFonts w:eastAsia="SimSun" w:cstheme="minorHAnsi"/>
          <w:lang w:eastAsia="pl-PL"/>
        </w:rPr>
        <w:t>ego</w:t>
      </w:r>
      <w:r w:rsidR="0036765C" w:rsidRPr="004045E0">
        <w:rPr>
          <w:rFonts w:eastAsia="SimSun" w:cstheme="minorHAnsi"/>
          <w:lang w:eastAsia="pl-PL"/>
        </w:rPr>
        <w:t xml:space="preserve"> </w:t>
      </w:r>
      <w:del w:id="2" w:author="Gadomski, Jakub (TAX IGI)" w:date="2025-11-28T10:16:00Z" w16du:dateUtc="2025-11-28T09:16:00Z">
        <w:r w:rsidR="0036765C" w:rsidRPr="004045E0" w:rsidDel="00E439CF">
          <w:rPr>
            <w:rFonts w:eastAsia="SimSun" w:cstheme="minorHAnsi"/>
            <w:lang w:eastAsia="pl-PL"/>
          </w:rPr>
          <w:delText>wraz z wyposażeniem</w:delText>
        </w:r>
        <w:r w:rsidR="0036765C" w:rsidRPr="005801C5" w:rsidDel="00E439CF">
          <w:rPr>
            <w:rFonts w:cstheme="minorHAnsi"/>
          </w:rPr>
          <w:delText xml:space="preserve"> </w:delText>
        </w:r>
      </w:del>
      <w:r w:rsidR="005801C5" w:rsidRPr="005801C5">
        <w:rPr>
          <w:rFonts w:cstheme="minorHAnsi"/>
        </w:rPr>
        <w:t>(1 komplet)</w:t>
      </w:r>
      <w:r w:rsidR="005801C5">
        <w:rPr>
          <w:rFonts w:cstheme="minorHAnsi"/>
        </w:rPr>
        <w:t xml:space="preserve"> </w:t>
      </w:r>
      <w:r w:rsidR="00425DC1" w:rsidRPr="005B3A62">
        <w:rPr>
          <w:rFonts w:cstheme="minorHAnsi"/>
        </w:rPr>
        <w:t>składamy ofertę na realizację zamówienia zgodnie z wymogami Zapytania ofertowego</w:t>
      </w:r>
      <w:r w:rsidRPr="005B3A62">
        <w:rPr>
          <w:rFonts w:cstheme="minorHAnsi"/>
        </w:rPr>
        <w:t>: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0"/>
        <w:gridCol w:w="3969"/>
        <w:gridCol w:w="3533"/>
      </w:tblGrid>
      <w:tr w:rsidR="00B377B3" w:rsidRPr="005B3A62" w14:paraId="6A030104" w14:textId="77777777" w:rsidTr="000C12BF">
        <w:trPr>
          <w:cantSplit/>
          <w:trHeight w:val="187"/>
        </w:trPr>
        <w:tc>
          <w:tcPr>
            <w:tcW w:w="1570" w:type="dxa"/>
            <w:vMerge w:val="restart"/>
            <w:shd w:val="clear" w:color="auto" w:fill="E7E6E6" w:themeFill="background2"/>
            <w:vAlign w:val="center"/>
          </w:tcPr>
          <w:p w14:paraId="13DF1CE1" w14:textId="77777777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Kryterium nr 1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7163A526" w14:textId="15AF21C5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 xml:space="preserve">Całkowita cena </w:t>
            </w:r>
            <w:r>
              <w:rPr>
                <w:rFonts w:cstheme="minorHAnsi"/>
                <w:b/>
              </w:rPr>
              <w:t xml:space="preserve">netto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16C3A0F8" w14:textId="77777777" w:rsidR="00B377B3" w:rsidRPr="005B3A62" w:rsidRDefault="00B377B3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PLN</w:t>
            </w:r>
          </w:p>
        </w:tc>
      </w:tr>
      <w:tr w:rsidR="00B377B3" w:rsidRPr="005B3A62" w14:paraId="44A256B8" w14:textId="77777777" w:rsidTr="000C12BF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577C46E2" w14:textId="77777777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55B82424" w14:textId="3A5D410C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Podatek VAT (w PLN)</w:t>
            </w:r>
          </w:p>
        </w:tc>
        <w:tc>
          <w:tcPr>
            <w:tcW w:w="3533" w:type="dxa"/>
            <w:vAlign w:val="center"/>
          </w:tcPr>
          <w:p w14:paraId="144F6354" w14:textId="7F094995" w:rsidR="00B377B3" w:rsidRPr="005B3A62" w:rsidRDefault="00B377B3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B377B3" w:rsidRPr="005B3A62" w14:paraId="7D0536A9" w14:textId="77777777" w:rsidTr="000C12BF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7A7F922D" w14:textId="77777777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0B17BED0" w14:textId="7842F1B9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Całkowita cena brutto (w PLN)</w:t>
            </w:r>
          </w:p>
        </w:tc>
        <w:tc>
          <w:tcPr>
            <w:tcW w:w="3533" w:type="dxa"/>
            <w:vAlign w:val="center"/>
          </w:tcPr>
          <w:p w14:paraId="28FFEBC9" w14:textId="43677F56" w:rsidR="00B377B3" w:rsidRPr="005B3A62" w:rsidRDefault="00B377B3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</w:tbl>
    <w:p w14:paraId="2388C5F9" w14:textId="3F57D241" w:rsidR="00BE5A1F" w:rsidRPr="005B3A62" w:rsidRDefault="00BE5A1F" w:rsidP="00ED5D24">
      <w:pPr>
        <w:spacing w:after="120" w:line="276" w:lineRule="auto"/>
        <w:rPr>
          <w:rFonts w:cstheme="minorHAnsi"/>
          <w:b/>
        </w:rPr>
      </w:pPr>
    </w:p>
    <w:p w14:paraId="490CE1EB" w14:textId="42541573" w:rsidR="00043B41" w:rsidRPr="005B3A62" w:rsidRDefault="00043B41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Osoba do kontaktu w sprawie oferty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693"/>
        <w:gridCol w:w="2835"/>
      </w:tblGrid>
      <w:tr w:rsidR="0083545B" w:rsidRPr="005B3A62" w14:paraId="42D87AB0" w14:textId="77777777" w:rsidTr="00E840D0">
        <w:trPr>
          <w:cantSplit/>
          <w:trHeight w:val="187"/>
        </w:trPr>
        <w:tc>
          <w:tcPr>
            <w:tcW w:w="3544" w:type="dxa"/>
            <w:shd w:val="clear" w:color="auto" w:fill="E7E6E6" w:themeFill="background2"/>
            <w:vAlign w:val="center"/>
          </w:tcPr>
          <w:p w14:paraId="0568D6FD" w14:textId="59249D41" w:rsidR="0083545B" w:rsidRPr="005B3A62" w:rsidRDefault="0083545B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Imię i Nazwisko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220C638E" w14:textId="77777777" w:rsidR="0083545B" w:rsidRPr="005B3A62" w:rsidRDefault="0083545B" w:rsidP="00ED5D24">
            <w:pPr>
              <w:pStyle w:val="Akapitzlist"/>
              <w:spacing w:after="120" w:line="276" w:lineRule="auto"/>
              <w:ind w:left="0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Telefon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5054088A" w14:textId="77777777" w:rsidR="0083545B" w:rsidRPr="005B3A62" w:rsidRDefault="0083545B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E - mail</w:t>
            </w:r>
          </w:p>
        </w:tc>
      </w:tr>
      <w:tr w:rsidR="0083545B" w:rsidRPr="005B3A62" w14:paraId="4F8D35C0" w14:textId="77777777" w:rsidTr="00E840D0">
        <w:trPr>
          <w:cantSplit/>
          <w:trHeight w:val="483"/>
        </w:trPr>
        <w:tc>
          <w:tcPr>
            <w:tcW w:w="3544" w:type="dxa"/>
            <w:vAlign w:val="center"/>
          </w:tcPr>
          <w:p w14:paraId="05E782A4" w14:textId="794FF68E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14:paraId="1D8B72BF" w14:textId="0BB29276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09BDC076" w14:textId="5CA9697F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</w:tr>
    </w:tbl>
    <w:p w14:paraId="7753DA24" w14:textId="77777777" w:rsidR="0083545B" w:rsidRPr="005B3A62" w:rsidRDefault="0083545B" w:rsidP="00ED5D24">
      <w:pPr>
        <w:spacing w:after="120" w:line="276" w:lineRule="auto"/>
        <w:rPr>
          <w:rFonts w:cstheme="minorHAnsi"/>
        </w:rPr>
      </w:pPr>
    </w:p>
    <w:p w14:paraId="5DF4EB6F" w14:textId="3B164EAF" w:rsidR="009D00FF" w:rsidRPr="005B3A62" w:rsidRDefault="009D00FF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Oświadczenia</w:t>
      </w:r>
    </w:p>
    <w:p w14:paraId="6FF8EDA1" w14:textId="299E4E38" w:rsidR="0097626E" w:rsidRPr="005801C5" w:rsidRDefault="00D8514A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801C5">
        <w:rPr>
          <w:rFonts w:cstheme="minorHAnsi"/>
        </w:rPr>
        <w:t>Oświadczam, że podmiot, który reprezentuję</w:t>
      </w:r>
      <w:r w:rsidR="0027493B" w:rsidRPr="005801C5">
        <w:rPr>
          <w:rFonts w:cstheme="minorHAnsi"/>
        </w:rPr>
        <w:t>,</w:t>
      </w:r>
      <w:r w:rsidRPr="005801C5">
        <w:rPr>
          <w:rFonts w:cstheme="minorHAnsi"/>
        </w:rPr>
        <w:t xml:space="preserve"> </w:t>
      </w:r>
      <w:r w:rsidR="0097626E" w:rsidRPr="005801C5">
        <w:rPr>
          <w:rFonts w:cstheme="minorHAnsi"/>
        </w:rPr>
        <w:t>p</w:t>
      </w:r>
      <w:r w:rsidR="009D25E8" w:rsidRPr="005801C5">
        <w:rPr>
          <w:rFonts w:cstheme="minorHAnsi"/>
        </w:rPr>
        <w:t xml:space="preserve">osiada </w:t>
      </w:r>
      <w:r w:rsidR="00366E51" w:rsidRPr="005801C5">
        <w:rPr>
          <w:rFonts w:cstheme="minorHAnsi"/>
        </w:rPr>
        <w:t xml:space="preserve">niezbędne </w:t>
      </w:r>
      <w:r w:rsidR="009D25E8" w:rsidRPr="005801C5">
        <w:rPr>
          <w:rFonts w:cstheme="minorHAnsi"/>
        </w:rPr>
        <w:t>uprawnienia do wykonywania określonej działalności lub czynności</w:t>
      </w:r>
      <w:r w:rsidR="00AC2706" w:rsidRPr="005801C5">
        <w:rPr>
          <w:rFonts w:cstheme="minorHAnsi"/>
          <w:color w:val="000000" w:themeColor="text1"/>
        </w:rPr>
        <w:t>.</w:t>
      </w:r>
    </w:p>
    <w:p w14:paraId="4DC9F0EE" w14:textId="560935F4" w:rsidR="00805F8D" w:rsidRPr="005801C5" w:rsidRDefault="0097626E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801C5">
        <w:rPr>
          <w:rFonts w:cstheme="minorHAnsi"/>
        </w:rPr>
        <w:t xml:space="preserve">Oświadczam, że </w:t>
      </w:r>
      <w:r w:rsidR="007F0321" w:rsidRPr="005801C5">
        <w:rPr>
          <w:rFonts w:cstheme="minorHAnsi"/>
        </w:rPr>
        <w:t>podmiot, który reprezentuję</w:t>
      </w:r>
      <w:r w:rsidR="0027493B" w:rsidRPr="005801C5">
        <w:rPr>
          <w:rFonts w:cstheme="minorHAnsi"/>
        </w:rPr>
        <w:t>,</w:t>
      </w:r>
      <w:r w:rsidR="007F0321" w:rsidRPr="005801C5">
        <w:rPr>
          <w:rFonts w:cstheme="minorHAnsi"/>
        </w:rPr>
        <w:t xml:space="preserve"> </w:t>
      </w:r>
      <w:r w:rsidR="00E42FD8" w:rsidRPr="005801C5">
        <w:rPr>
          <w:rFonts w:cstheme="minorHAnsi"/>
        </w:rPr>
        <w:t xml:space="preserve">posiada </w:t>
      </w:r>
      <w:r w:rsidR="00762E1A" w:rsidRPr="005801C5">
        <w:rPr>
          <w:rFonts w:cstheme="minorHAnsi"/>
        </w:rPr>
        <w:t xml:space="preserve">niezbędną </w:t>
      </w:r>
      <w:r w:rsidR="00896DF0" w:rsidRPr="005801C5">
        <w:rPr>
          <w:rFonts w:cstheme="minorHAnsi"/>
        </w:rPr>
        <w:t>wiedz</w:t>
      </w:r>
      <w:r w:rsidR="00E42FD8" w:rsidRPr="005801C5">
        <w:rPr>
          <w:rFonts w:cstheme="minorHAnsi"/>
        </w:rPr>
        <w:t>ę</w:t>
      </w:r>
      <w:r w:rsidR="00896DF0" w:rsidRPr="005801C5">
        <w:rPr>
          <w:rFonts w:cstheme="minorHAnsi"/>
        </w:rPr>
        <w:t xml:space="preserve"> i doświadczenie</w:t>
      </w:r>
      <w:r w:rsidR="00486A2B" w:rsidRPr="005801C5">
        <w:rPr>
          <w:rFonts w:cstheme="minorHAnsi"/>
        </w:rPr>
        <w:t xml:space="preserve"> do realizacji zamówienia</w:t>
      </w:r>
      <w:r w:rsidR="001B725A" w:rsidRPr="005801C5">
        <w:rPr>
          <w:rFonts w:cstheme="minorHAnsi"/>
        </w:rPr>
        <w:t>.</w:t>
      </w:r>
    </w:p>
    <w:p w14:paraId="0E290DB1" w14:textId="39A57744" w:rsidR="00AA3950" w:rsidRPr="005801C5" w:rsidRDefault="00AA3950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801C5">
        <w:rPr>
          <w:rFonts w:cstheme="minorHAnsi"/>
        </w:rPr>
        <w:t>Oświadczam, że podmiot, który reprezentuję</w:t>
      </w:r>
      <w:r w:rsidR="0027493B" w:rsidRPr="005801C5">
        <w:rPr>
          <w:rFonts w:cstheme="minorHAnsi"/>
        </w:rPr>
        <w:t>,</w:t>
      </w:r>
      <w:r w:rsidR="00255D31" w:rsidRPr="005801C5">
        <w:rPr>
          <w:rFonts w:cstheme="minorHAnsi"/>
        </w:rPr>
        <w:t xml:space="preserve"> znajduje się w sytuacji </w:t>
      </w:r>
      <w:r w:rsidR="0027493B" w:rsidRPr="005801C5">
        <w:rPr>
          <w:rFonts w:cstheme="minorHAnsi"/>
          <w:color w:val="201F1E"/>
        </w:rPr>
        <w:t>ekonomicznej i finansowej pozwalającej na zrealizowanie przedmiotu zamówienia</w:t>
      </w:r>
      <w:r w:rsidR="000B6305" w:rsidRPr="005801C5">
        <w:rPr>
          <w:rFonts w:cstheme="minorHAnsi"/>
          <w:color w:val="000000" w:themeColor="text1"/>
        </w:rPr>
        <w:t>.</w:t>
      </w:r>
    </w:p>
    <w:p w14:paraId="2FB73EF1" w14:textId="77777777" w:rsidR="00CC4FF2" w:rsidRPr="005B3A62" w:rsidRDefault="00CC4FF2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lastRenderedPageBreak/>
        <w:t xml:space="preserve">Oświadczam, że podmiot, który reprezentuję nie podlega wykluczeniu na podstawie </w:t>
      </w:r>
      <w:r w:rsidRPr="005B3A62">
        <w:rPr>
          <w:rFonts w:cstheme="minorHAnsi"/>
          <w:color w:val="000000" w:themeColor="text1"/>
        </w:rPr>
        <w:t>art. 108 i art. 109 Ustawy z dnia 11 września 2019 r. Prawo zamówień publicznych (Dz. U. 2024, poz. 1320).</w:t>
      </w:r>
    </w:p>
    <w:p w14:paraId="453C272A" w14:textId="7D3068EC" w:rsidR="00CC4FF2" w:rsidRPr="005B3A62" w:rsidRDefault="00CC4FF2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stosunku do podmiotu, który reprezentuję nie zachodzą okoliczności, o których mowa w art. 5k Rozporządzenia Rady (UE) nr 833/2014 z dnia 31 lipca 2014 r. dotyczącego środków ograniczających w związku z działaniami Rosji destabilizującymi sytuację na Ukrainie w brzmieniu nadanym Rozporządzeniem Rady (UE) nr 2022/576 z dnia 8 kwietnia 2022 r., a także art. 7 ust. 1 ustawy z dnia 13 kwietnia 2022 roku o szczególnych rozwiązaniach w zakresie przeciwdziałania wspieraniu agresji na Ukrainę oraz ochronie bezpieczeństwa narodowego (Dz. U. z 2022 r., poz. 835).</w:t>
      </w:r>
    </w:p>
    <w:p w14:paraId="558D7B03" w14:textId="77777777" w:rsidR="00254CB7" w:rsidRPr="005B3A62" w:rsidRDefault="00254CB7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przypadku wyboru przez Zamawiającego niniejszej oferty zobowiązuję się przy realizacji umowy nie korzystać z podmiotów podlegających wykluczeniu na podstawie art. 5k Rozporządzenia Rady (UE) nr 833/2014 z dnia 31 lipca 2014 r. dotyczącego środków ograniczających w związku z działaniami Rosji destabilizującymi sytuację na Ukrainie w brzmieniu nadanym Rozporządzeniem Rady (UE) nr 2022/576 z dnia 8 kwietnia 2022 r.</w:t>
      </w:r>
    </w:p>
    <w:p w14:paraId="26F08C39" w14:textId="019B3E3E" w:rsidR="006D1527" w:rsidRPr="005B3A62" w:rsidRDefault="0068575D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jc w:val="both"/>
        <w:rPr>
          <w:rFonts w:cstheme="minorHAnsi"/>
        </w:rPr>
      </w:pPr>
      <w:r w:rsidRPr="005B3A62">
        <w:rPr>
          <w:rFonts w:cstheme="minorHAnsi"/>
        </w:rPr>
        <w:t>Oświadczam, że podmiot, który reprezentuję</w:t>
      </w:r>
      <w:r w:rsidR="00BD4FD7" w:rsidRPr="005B3A62">
        <w:rPr>
          <w:rFonts w:cstheme="minorHAnsi"/>
        </w:rPr>
        <w:t xml:space="preserve"> nie jest powiązany osobowo i/lub kapitałowo z Zamawiającym</w:t>
      </w:r>
      <w:r w:rsidR="006D1527" w:rsidRPr="005B3A62">
        <w:rPr>
          <w:rFonts w:cstheme="minorHAnsi"/>
        </w:rPr>
        <w:t>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540354E" w14:textId="77777777" w:rsidR="006D1527" w:rsidRPr="005B3A62" w:rsidRDefault="006D1527" w:rsidP="00F17B5E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jc w:val="both"/>
        <w:rPr>
          <w:rFonts w:cstheme="minorHAnsi"/>
        </w:rPr>
      </w:pPr>
      <w:r w:rsidRPr="005B3A62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B49DFEE" w14:textId="77777777" w:rsidR="006D1527" w:rsidRPr="005B3A62" w:rsidRDefault="006D1527" w:rsidP="00F17B5E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jc w:val="both"/>
        <w:rPr>
          <w:rFonts w:cstheme="minorHAnsi"/>
        </w:rPr>
      </w:pPr>
      <w:r w:rsidRPr="005B3A62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2CB06CC" w14:textId="1C208B33" w:rsidR="00F83554" w:rsidRPr="005B3A62" w:rsidRDefault="006D1527" w:rsidP="00F17B5E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05891B9" w14:textId="77777777" w:rsidR="005E6902" w:rsidRPr="005B3A62" w:rsidRDefault="005E6902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cenie oferty zostały uwzględnione wszystkie koszty wykonania zamówienia.</w:t>
      </w:r>
    </w:p>
    <w:p w14:paraId="3B3A83D8" w14:textId="77777777" w:rsidR="005801C5" w:rsidRPr="003A3847" w:rsidRDefault="005801C5" w:rsidP="005801C5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cstheme="minorHAnsi"/>
        </w:rPr>
      </w:pPr>
      <w:r w:rsidRPr="003A3847">
        <w:rPr>
          <w:rFonts w:cstheme="minorHAnsi"/>
        </w:rPr>
        <w:t xml:space="preserve">Oświadczam, że przedmiot zamówienia spełnia zasadę DNSH („do not </w:t>
      </w:r>
      <w:proofErr w:type="spellStart"/>
      <w:r w:rsidRPr="003A3847">
        <w:rPr>
          <w:rFonts w:cstheme="minorHAnsi"/>
        </w:rPr>
        <w:t>significant</w:t>
      </w:r>
      <w:proofErr w:type="spellEnd"/>
      <w:r w:rsidRPr="003A3847">
        <w:rPr>
          <w:rFonts w:cstheme="minorHAnsi"/>
        </w:rPr>
        <w:t xml:space="preserve"> </w:t>
      </w:r>
      <w:proofErr w:type="spellStart"/>
      <w:r w:rsidRPr="003A3847">
        <w:rPr>
          <w:rFonts w:cstheme="minorHAnsi"/>
        </w:rPr>
        <w:t>harm</w:t>
      </w:r>
      <w:proofErr w:type="spellEnd"/>
      <w:r w:rsidRPr="003A3847">
        <w:rPr>
          <w:rFonts w:cstheme="minorHAnsi"/>
        </w:rPr>
        <w:t xml:space="preserve">” – „nie czyń poważnych szkód”) w rozumieniu art. 17 rozporządzenia (UE) nr 2020/852, </w:t>
      </w:r>
      <w:r>
        <w:rPr>
          <w:rFonts w:cstheme="minorHAnsi"/>
        </w:rPr>
        <w:t xml:space="preserve">                                        </w:t>
      </w:r>
      <w:r w:rsidRPr="003A3847">
        <w:rPr>
          <w:rFonts w:cstheme="minorHAnsi"/>
        </w:rPr>
        <w:t xml:space="preserve">w szczególności oferowany sprzęt oraz związane z nim procesy obejmujące jego produkcję, transport, instalację, użytkowanie i utylizację nie powodują poważnych szkód dla żadnego z następujących celów środowiskowych, określonych w art. 9 rozporządzenia (UE) 2020/852, tj.: </w:t>
      </w:r>
    </w:p>
    <w:p w14:paraId="4EE0B6CE" w14:textId="77777777" w:rsidR="005801C5" w:rsidRPr="003A3847" w:rsidRDefault="005801C5" w:rsidP="005801C5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łagodzenie zmian klimatu – oferowany sprzęt i jego cykl życia nie przyczyniają się do znacznych emisji gazów cieplarnianych w sposób niezgodny z celami klimatycznymi UE;</w:t>
      </w:r>
    </w:p>
    <w:p w14:paraId="1DD1E5AA" w14:textId="77777777" w:rsidR="005801C5" w:rsidRPr="003A3847" w:rsidRDefault="005801C5" w:rsidP="005801C5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adaptacja do zmian klimatu – warunki użytkowania oferowanego sprzętu nie zwiększają podatności na ryzyko klimatyczne;</w:t>
      </w:r>
    </w:p>
    <w:p w14:paraId="186462A8" w14:textId="77777777" w:rsidR="005801C5" w:rsidRPr="003A3847" w:rsidRDefault="005801C5" w:rsidP="005801C5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lastRenderedPageBreak/>
        <w:t>zrównoważone wykorzystywanie i ochrona zasobów wodnych i morskich – w cyklu życia oferowanego sprzętu nie dochodzi do zanieczyszczania ani nadmiernego zużycia zasobów wodnych i morskich;</w:t>
      </w:r>
    </w:p>
    <w:p w14:paraId="5E298DD6" w14:textId="77777777" w:rsidR="005801C5" w:rsidRPr="003A3847" w:rsidRDefault="005801C5" w:rsidP="005801C5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przejście na gospodarkę o obiegu zamkniętym – oferowany sprzęt sprzyja efektywnemu wykorzystaniu zasobów, nadaje się do naprawy, modernizacji, ponownego użycia lub recyklingu, a także nie ogranicza możliwości ponownego przetwarzania materiałów;</w:t>
      </w:r>
    </w:p>
    <w:p w14:paraId="5620B362" w14:textId="77777777" w:rsidR="005801C5" w:rsidRDefault="005801C5" w:rsidP="005801C5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 xml:space="preserve">zapobieganie zanieczyszczeniu i ich kontrola – oferowany sprzęt i jego użytkowanie nie powodują emisji zanieczyszczeń do powietrza, wody lub gleby w stopniu sprzecznym </w:t>
      </w:r>
      <w:r>
        <w:rPr>
          <w:rFonts w:cstheme="minorHAnsi"/>
        </w:rPr>
        <w:br/>
      </w:r>
      <w:r w:rsidRPr="003A3847">
        <w:rPr>
          <w:rFonts w:cstheme="minorHAnsi"/>
        </w:rPr>
        <w:t>z obowiązującymi normami środowiskowymi;</w:t>
      </w:r>
    </w:p>
    <w:p w14:paraId="03A06475" w14:textId="3F8E8A39" w:rsidR="005801C5" w:rsidRPr="005801C5" w:rsidRDefault="005801C5" w:rsidP="005801C5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contextualSpacing w:val="0"/>
        <w:jc w:val="both"/>
        <w:rPr>
          <w:rFonts w:cstheme="minorHAnsi"/>
        </w:rPr>
      </w:pPr>
      <w:r w:rsidRPr="005801C5">
        <w:rPr>
          <w:rFonts w:cstheme="minorHAnsi"/>
        </w:rPr>
        <w:t>ochrona i odbudowa bioróżnorodności i ekosystemów – procesy związane z dostarczeniem i eksploatacją oferowanego sprzętu nie oddziałują negatywnie na obszary chronione, ekosystemy ani siedliska gatunków zagrożonych</w:t>
      </w:r>
      <w:r>
        <w:rPr>
          <w:rFonts w:cstheme="minorHAnsi"/>
        </w:rPr>
        <w:t>.</w:t>
      </w:r>
    </w:p>
    <w:p w14:paraId="63343A6E" w14:textId="414E6724" w:rsidR="00EB1CD4" w:rsidRPr="005801C5" w:rsidRDefault="00EB1CD4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801C5">
        <w:rPr>
          <w:rFonts w:cstheme="minorHAnsi"/>
        </w:rPr>
        <w:t xml:space="preserve">Oświadczam, że zamówienie zrealizuję w terminie wskazanym w </w:t>
      </w:r>
      <w:r w:rsidR="00C96C7C" w:rsidRPr="005801C5">
        <w:rPr>
          <w:rFonts w:cstheme="minorHAnsi"/>
        </w:rPr>
        <w:t>sekcji</w:t>
      </w:r>
      <w:r w:rsidRPr="005801C5">
        <w:rPr>
          <w:rFonts w:cstheme="minorHAnsi"/>
        </w:rPr>
        <w:t xml:space="preserve"> III pkt </w:t>
      </w:r>
      <w:r w:rsidR="000672DC" w:rsidRPr="005801C5">
        <w:rPr>
          <w:rFonts w:cstheme="minorHAnsi"/>
        </w:rPr>
        <w:t>5</w:t>
      </w:r>
      <w:r w:rsidRPr="005801C5">
        <w:rPr>
          <w:rFonts w:cstheme="minorHAnsi"/>
        </w:rPr>
        <w:t xml:space="preserve"> Zapytania ofertowego</w:t>
      </w:r>
      <w:r w:rsidR="005801C5" w:rsidRPr="005801C5">
        <w:rPr>
          <w:rFonts w:cstheme="minorHAnsi"/>
        </w:rPr>
        <w:t>.</w:t>
      </w:r>
      <w:r w:rsidR="008E0A2A" w:rsidRPr="005801C5">
        <w:rPr>
          <w:rFonts w:cstheme="minorHAnsi"/>
          <w:color w:val="201F1E"/>
        </w:rPr>
        <w:t xml:space="preserve"> Termin</w:t>
      </w:r>
      <w:r w:rsidR="00DE787C" w:rsidRPr="005801C5">
        <w:rPr>
          <w:rFonts w:cstheme="minorHAnsi"/>
          <w:color w:val="201F1E"/>
        </w:rPr>
        <w:t xml:space="preserve"> ten jest równoznaczny</w:t>
      </w:r>
      <w:r w:rsidR="008E0A2A" w:rsidRPr="005801C5">
        <w:rPr>
          <w:rFonts w:cstheme="minorHAnsi"/>
          <w:color w:val="201F1E"/>
        </w:rPr>
        <w:t xml:space="preserve"> z dostarczeniem przez podmiot, który reprezentuję, protokołu odbioru.</w:t>
      </w:r>
    </w:p>
    <w:p w14:paraId="7EDF7337" w14:textId="252EAA1C" w:rsidR="00F83554" w:rsidRPr="005B3A62" w:rsidRDefault="0083545B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Zobowiązuję się do utrzymania ważności niniejszej oferty </w:t>
      </w:r>
      <w:r w:rsidRPr="005B3A62">
        <w:rPr>
          <w:rFonts w:cstheme="minorHAnsi"/>
          <w:bCs/>
        </w:rPr>
        <w:t xml:space="preserve">przez </w:t>
      </w:r>
      <w:r w:rsidR="00946DD4" w:rsidRPr="005801C5">
        <w:rPr>
          <w:rFonts w:cstheme="minorHAnsi"/>
          <w:bCs/>
        </w:rPr>
        <w:t>okres 30</w:t>
      </w:r>
      <w:r w:rsidR="005801C5" w:rsidRPr="005801C5">
        <w:rPr>
          <w:rFonts w:cstheme="minorHAnsi"/>
          <w:bCs/>
        </w:rPr>
        <w:t xml:space="preserve"> </w:t>
      </w:r>
      <w:r w:rsidRPr="005801C5">
        <w:rPr>
          <w:rFonts w:cstheme="minorHAnsi"/>
          <w:bCs/>
        </w:rPr>
        <w:t>dni</w:t>
      </w:r>
      <w:r w:rsidRPr="005B3A62">
        <w:rPr>
          <w:rFonts w:cstheme="minorHAnsi"/>
          <w:bCs/>
        </w:rPr>
        <w:t xml:space="preserve"> </w:t>
      </w:r>
      <w:r w:rsidR="00E85B6D" w:rsidRPr="005B3A62">
        <w:rPr>
          <w:rFonts w:cstheme="minorHAnsi"/>
          <w:bCs/>
        </w:rPr>
        <w:t>od dnia upływu terminu składania ofert</w:t>
      </w:r>
      <w:r w:rsidRPr="005B3A62">
        <w:rPr>
          <w:rFonts w:cstheme="minorHAnsi"/>
        </w:rPr>
        <w:t>.</w:t>
      </w:r>
    </w:p>
    <w:p w14:paraId="0E0E2B28" w14:textId="20EBD60B" w:rsidR="005E6902" w:rsidRPr="005B3A62" w:rsidRDefault="0083545B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iż zapoznałem/</w:t>
      </w:r>
      <w:proofErr w:type="spellStart"/>
      <w:r w:rsidRPr="005B3A62">
        <w:rPr>
          <w:rFonts w:cstheme="minorHAnsi"/>
        </w:rPr>
        <w:t>am</w:t>
      </w:r>
      <w:proofErr w:type="spellEnd"/>
      <w:r w:rsidRPr="005B3A62">
        <w:rPr>
          <w:rFonts w:cstheme="minorHAnsi"/>
        </w:rPr>
        <w:t xml:space="preserve"> się z treścią </w:t>
      </w:r>
      <w:r w:rsidR="005E6902" w:rsidRPr="005B3A62">
        <w:rPr>
          <w:rFonts w:cstheme="minorHAnsi"/>
        </w:rPr>
        <w:t>Z</w:t>
      </w:r>
      <w:r w:rsidRPr="005B3A62">
        <w:rPr>
          <w:rFonts w:cstheme="minorHAnsi"/>
        </w:rPr>
        <w:t>apytania ofertowego i przyjmuję do stosowania określone w nim wymagania i zasady postępowania, nie wnoszę żadnych zastrzeżeń oraz uzyskałem niezbędne informacje do przygotowania oferty.</w:t>
      </w:r>
    </w:p>
    <w:p w14:paraId="4240EC3D" w14:textId="54E0FB0E" w:rsidR="007632EA" w:rsidRPr="005B3A62" w:rsidRDefault="007632EA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wszystkie informacje podane w niniejszym dokumencie są aktualne i zgodne z prawdą oraz zostały przedstawione z pełną świadomością konsekwencji wprowadzenia Zamawiającego w błąd przy przedstawianiu informacji.</w:t>
      </w:r>
    </w:p>
    <w:p w14:paraId="78867005" w14:textId="77777777" w:rsidR="00E929C0" w:rsidRPr="005B3A62" w:rsidRDefault="00E929C0" w:rsidP="00ED5D24">
      <w:pPr>
        <w:spacing w:after="120" w:line="276" w:lineRule="auto"/>
        <w:jc w:val="both"/>
        <w:rPr>
          <w:rFonts w:cstheme="minorHAnsi"/>
        </w:rPr>
      </w:pPr>
    </w:p>
    <w:p w14:paraId="5108D47B" w14:textId="04D4E989" w:rsidR="00820AD0" w:rsidRPr="005B3A62" w:rsidRDefault="005E6902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Załączniki</w:t>
      </w:r>
    </w:p>
    <w:p w14:paraId="7F99761E" w14:textId="77777777" w:rsidR="00E86DD4" w:rsidRPr="005801C5" w:rsidRDefault="005E6902" w:rsidP="00E86DD4">
      <w:pPr>
        <w:pStyle w:val="Akapitzlist"/>
        <w:numPr>
          <w:ilvl w:val="0"/>
          <w:numId w:val="11"/>
        </w:numPr>
        <w:spacing w:after="120" w:line="276" w:lineRule="auto"/>
        <w:ind w:hanging="357"/>
        <w:rPr>
          <w:rFonts w:cstheme="minorHAnsi"/>
        </w:rPr>
      </w:pPr>
      <w:r w:rsidRPr="005801C5">
        <w:rPr>
          <w:rFonts w:cstheme="minorHAnsi"/>
        </w:rPr>
        <w:t>Do niniejszej oferty dołączone zostają:</w:t>
      </w:r>
    </w:p>
    <w:p w14:paraId="116ECEA2" w14:textId="210A07E3" w:rsidR="00E86DD4" w:rsidRPr="005801C5" w:rsidRDefault="0031601F" w:rsidP="00F17B5E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5801C5">
        <w:rPr>
          <w:rFonts w:cstheme="minorHAnsi"/>
          <w:color w:val="000000" w:themeColor="text1"/>
        </w:rPr>
        <w:t xml:space="preserve">Załącznik nr 2 – </w:t>
      </w:r>
      <w:r w:rsidR="005801C5" w:rsidRPr="005801C5">
        <w:rPr>
          <w:rFonts w:cstheme="minorHAnsi"/>
          <w:color w:val="000000" w:themeColor="text1"/>
        </w:rPr>
        <w:t>Zestawienie parametrów technicznych;</w:t>
      </w:r>
    </w:p>
    <w:p w14:paraId="0DA08041" w14:textId="7BE7E303" w:rsidR="00BB1432" w:rsidRPr="005801C5" w:rsidRDefault="00BB1432" w:rsidP="00BB1432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5801C5">
        <w:rPr>
          <w:rFonts w:cstheme="minorHAnsi"/>
          <w:color w:val="000000" w:themeColor="text1"/>
        </w:rPr>
        <w:t>Załącznik nr 3 – Zgoda na udostępnianie i przetwarzanie danych osobowych oraz dokumentów</w:t>
      </w:r>
      <w:r w:rsidR="005801C5" w:rsidRPr="005801C5">
        <w:rPr>
          <w:rFonts w:cstheme="minorHAnsi"/>
          <w:color w:val="000000" w:themeColor="text1"/>
        </w:rPr>
        <w:t>;</w:t>
      </w:r>
    </w:p>
    <w:p w14:paraId="674A8435" w14:textId="4040674A" w:rsidR="00320BEB" w:rsidRPr="00E439CF" w:rsidRDefault="00290F7D" w:rsidP="00F17B5E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  <w:rPrChange w:id="3" w:author="Gadomski, Jakub (TAX IGI)" w:date="2025-11-28T10:17:00Z" w16du:dateUtc="2025-11-28T09:17:00Z">
            <w:rPr>
              <w:rFonts w:cstheme="minorHAnsi"/>
              <w:highlight w:val="yellow"/>
            </w:rPr>
          </w:rPrChange>
        </w:rPr>
      </w:pPr>
      <w:r w:rsidRPr="00E439CF">
        <w:rPr>
          <w:rFonts w:cstheme="minorHAnsi"/>
          <w:rPrChange w:id="4" w:author="Gadomski, Jakub (TAX IGI)" w:date="2025-11-28T10:17:00Z" w16du:dateUtc="2025-11-28T09:17:00Z">
            <w:rPr>
              <w:rFonts w:cstheme="minorHAnsi"/>
              <w:highlight w:val="yellow"/>
            </w:rPr>
          </w:rPrChange>
        </w:rPr>
        <w:t xml:space="preserve">Załącznik nr _ </w:t>
      </w:r>
      <w:r w:rsidRPr="00E439CF">
        <w:rPr>
          <w:rFonts w:cstheme="minorHAnsi"/>
          <w:color w:val="000000" w:themeColor="text1"/>
          <w:rPrChange w:id="5" w:author="Gadomski, Jakub (TAX IGI)" w:date="2025-11-28T10:17:00Z" w16du:dateUtc="2025-11-28T09:17:00Z">
            <w:rPr>
              <w:rFonts w:cstheme="minorHAnsi"/>
              <w:color w:val="000000" w:themeColor="text1"/>
              <w:highlight w:val="yellow"/>
            </w:rPr>
          </w:rPrChange>
        </w:rPr>
        <w:t>– ____.</w:t>
      </w:r>
    </w:p>
    <w:p w14:paraId="321D6429" w14:textId="77777777" w:rsidR="00A56841" w:rsidRPr="005B3A62" w:rsidRDefault="00A56841" w:rsidP="00ED5D24">
      <w:pPr>
        <w:spacing w:after="120" w:line="276" w:lineRule="auto"/>
        <w:jc w:val="both"/>
        <w:rPr>
          <w:rFonts w:cstheme="minorHAnsi"/>
        </w:rPr>
      </w:pPr>
    </w:p>
    <w:p w14:paraId="117D500A" w14:textId="77777777" w:rsidR="009117C9" w:rsidRPr="005B3A62" w:rsidRDefault="009117C9" w:rsidP="00ED5D24">
      <w:pPr>
        <w:spacing w:after="120" w:line="276" w:lineRule="auto"/>
        <w:jc w:val="both"/>
        <w:rPr>
          <w:rFonts w:cstheme="minorHAnsi"/>
        </w:rPr>
      </w:pPr>
    </w:p>
    <w:p w14:paraId="7A9596F6" w14:textId="77777777" w:rsidR="009117C9" w:rsidRPr="005B3A62" w:rsidRDefault="009117C9" w:rsidP="00ED5D24">
      <w:pPr>
        <w:spacing w:after="120" w:line="276" w:lineRule="auto"/>
        <w:jc w:val="both"/>
        <w:rPr>
          <w:rFonts w:cstheme="minorHAnsi"/>
        </w:rPr>
      </w:pPr>
    </w:p>
    <w:p w14:paraId="7BF440D0" w14:textId="77777777" w:rsidR="00A56841" w:rsidRPr="005B3A62" w:rsidRDefault="00A56841" w:rsidP="00ED5D24">
      <w:pPr>
        <w:pStyle w:val="Akapitzlist"/>
        <w:spacing w:after="120" w:line="276" w:lineRule="auto"/>
        <w:jc w:val="right"/>
        <w:rPr>
          <w:rFonts w:cstheme="minorHAnsi"/>
          <w:i/>
        </w:rPr>
      </w:pPr>
      <w:r w:rsidRPr="005B3A62">
        <w:rPr>
          <w:rFonts w:cstheme="minorHAnsi"/>
          <w:i/>
        </w:rPr>
        <w:t>_____________________________________________</w:t>
      </w:r>
    </w:p>
    <w:p w14:paraId="616D88CB" w14:textId="5D9B797F" w:rsidR="00F86543" w:rsidRPr="005B3A62" w:rsidRDefault="00A56841" w:rsidP="00ED5D24">
      <w:pPr>
        <w:pStyle w:val="Akapitzlist"/>
        <w:spacing w:after="120" w:line="276" w:lineRule="auto"/>
        <w:jc w:val="right"/>
        <w:rPr>
          <w:rFonts w:cstheme="minorHAnsi"/>
        </w:rPr>
      </w:pPr>
      <w:r w:rsidRPr="005B3A62">
        <w:rPr>
          <w:rFonts w:cstheme="minorHAnsi"/>
          <w:i/>
        </w:rPr>
        <w:t>Podpis osoby upoważnionej do reprezentacji Oferenta</w:t>
      </w:r>
    </w:p>
    <w:sectPr w:rsidR="00F86543" w:rsidRPr="005B3A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E2DEC" w14:textId="77777777" w:rsidR="008E79BF" w:rsidRDefault="008E79BF" w:rsidP="001105C5">
      <w:pPr>
        <w:spacing w:after="0" w:line="240" w:lineRule="auto"/>
      </w:pPr>
      <w:r>
        <w:separator/>
      </w:r>
    </w:p>
  </w:endnote>
  <w:endnote w:type="continuationSeparator" w:id="0">
    <w:p w14:paraId="24F40080" w14:textId="77777777" w:rsidR="008E79BF" w:rsidRDefault="008E79BF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7148C" w14:textId="77777777" w:rsidR="008E79BF" w:rsidRDefault="008E79BF" w:rsidP="001105C5">
      <w:pPr>
        <w:spacing w:after="0" w:line="240" w:lineRule="auto"/>
      </w:pPr>
      <w:r>
        <w:separator/>
      </w:r>
    </w:p>
  </w:footnote>
  <w:footnote w:type="continuationSeparator" w:id="0">
    <w:p w14:paraId="17B1490B" w14:textId="77777777" w:rsidR="008E79BF" w:rsidRDefault="008E79BF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05554" w14:textId="45AD81F0" w:rsidR="006D61D9" w:rsidRDefault="005801C5" w:rsidP="005801C5">
    <w:pPr>
      <w:pStyle w:val="Nagwek"/>
    </w:pPr>
    <w:r>
      <w:rPr>
        <w:noProof/>
      </w:rPr>
      <w:drawing>
        <wp:inline distT="0" distB="0" distL="0" distR="0" wp14:anchorId="2C5EBDD7" wp14:editId="49A598ED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36722A" w14:textId="77777777" w:rsidR="005801C5" w:rsidRPr="005801C5" w:rsidRDefault="005801C5" w:rsidP="005801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D2124"/>
    <w:multiLevelType w:val="hybridMultilevel"/>
    <w:tmpl w:val="1DB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36925"/>
    <w:multiLevelType w:val="hybridMultilevel"/>
    <w:tmpl w:val="1152F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1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8029968">
    <w:abstractNumId w:val="10"/>
  </w:num>
  <w:num w:numId="2" w16cid:durableId="922571543">
    <w:abstractNumId w:val="3"/>
  </w:num>
  <w:num w:numId="3" w16cid:durableId="810945326">
    <w:abstractNumId w:val="1"/>
  </w:num>
  <w:num w:numId="4" w16cid:durableId="1754352832">
    <w:abstractNumId w:val="11"/>
  </w:num>
  <w:num w:numId="5" w16cid:durableId="1769235480">
    <w:abstractNumId w:val="4"/>
  </w:num>
  <w:num w:numId="6" w16cid:durableId="1987083256">
    <w:abstractNumId w:val="2"/>
  </w:num>
  <w:num w:numId="7" w16cid:durableId="1771199539">
    <w:abstractNumId w:val="9"/>
  </w:num>
  <w:num w:numId="8" w16cid:durableId="450898457">
    <w:abstractNumId w:val="0"/>
  </w:num>
  <w:num w:numId="9" w16cid:durableId="1634559925">
    <w:abstractNumId w:val="5"/>
  </w:num>
  <w:num w:numId="10" w16cid:durableId="1166436654">
    <w:abstractNumId w:val="7"/>
  </w:num>
  <w:num w:numId="11" w16cid:durableId="440229341">
    <w:abstractNumId w:val="6"/>
  </w:num>
  <w:num w:numId="12" w16cid:durableId="1450199294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adomski, Jakub (TAX IGI)">
    <w15:presenceInfo w15:providerId="AD" w15:userId="S::jakubgadomski@kpmg.pl::b53857c2-c5b1-44c4-b814-bb516c4b53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12EB5"/>
    <w:rsid w:val="00034788"/>
    <w:rsid w:val="00043B41"/>
    <w:rsid w:val="00055E4E"/>
    <w:rsid w:val="00065F8E"/>
    <w:rsid w:val="0006619A"/>
    <w:rsid w:val="000672DC"/>
    <w:rsid w:val="000825F5"/>
    <w:rsid w:val="000B5FEC"/>
    <w:rsid w:val="000B6305"/>
    <w:rsid w:val="000D1E34"/>
    <w:rsid w:val="000D5005"/>
    <w:rsid w:val="000E47EA"/>
    <w:rsid w:val="000F0CE3"/>
    <w:rsid w:val="000F133B"/>
    <w:rsid w:val="000F67EF"/>
    <w:rsid w:val="000F7A0B"/>
    <w:rsid w:val="00104EEA"/>
    <w:rsid w:val="001105C5"/>
    <w:rsid w:val="00113D34"/>
    <w:rsid w:val="00117343"/>
    <w:rsid w:val="001256D9"/>
    <w:rsid w:val="001325EA"/>
    <w:rsid w:val="00134ADC"/>
    <w:rsid w:val="00164945"/>
    <w:rsid w:val="00180471"/>
    <w:rsid w:val="001A09FF"/>
    <w:rsid w:val="001B725A"/>
    <w:rsid w:val="001C1FED"/>
    <w:rsid w:val="001C4752"/>
    <w:rsid w:val="001D3FE8"/>
    <w:rsid w:val="001E5127"/>
    <w:rsid w:val="001E764E"/>
    <w:rsid w:val="001F64F9"/>
    <w:rsid w:val="00201974"/>
    <w:rsid w:val="00205DA5"/>
    <w:rsid w:val="0021145B"/>
    <w:rsid w:val="00224849"/>
    <w:rsid w:val="00246A57"/>
    <w:rsid w:val="00254CB7"/>
    <w:rsid w:val="00255D31"/>
    <w:rsid w:val="00260A0E"/>
    <w:rsid w:val="002614A1"/>
    <w:rsid w:val="0027493B"/>
    <w:rsid w:val="002749B2"/>
    <w:rsid w:val="002806CD"/>
    <w:rsid w:val="00281F56"/>
    <w:rsid w:val="00290127"/>
    <w:rsid w:val="00290F7D"/>
    <w:rsid w:val="00291DC6"/>
    <w:rsid w:val="00293DC7"/>
    <w:rsid w:val="002A3D48"/>
    <w:rsid w:val="002B01E8"/>
    <w:rsid w:val="002C1AF0"/>
    <w:rsid w:val="002C213F"/>
    <w:rsid w:val="002C5466"/>
    <w:rsid w:val="002E1693"/>
    <w:rsid w:val="002F781A"/>
    <w:rsid w:val="00304597"/>
    <w:rsid w:val="00305776"/>
    <w:rsid w:val="003060FA"/>
    <w:rsid w:val="0031115F"/>
    <w:rsid w:val="00313998"/>
    <w:rsid w:val="00313F2D"/>
    <w:rsid w:val="0031601F"/>
    <w:rsid w:val="00320BEB"/>
    <w:rsid w:val="00326F56"/>
    <w:rsid w:val="0034295B"/>
    <w:rsid w:val="0035333F"/>
    <w:rsid w:val="00366E51"/>
    <w:rsid w:val="0036765C"/>
    <w:rsid w:val="0038581A"/>
    <w:rsid w:val="00392A0A"/>
    <w:rsid w:val="003A2AF6"/>
    <w:rsid w:val="003E5B43"/>
    <w:rsid w:val="003F2034"/>
    <w:rsid w:val="004045E0"/>
    <w:rsid w:val="00412732"/>
    <w:rsid w:val="004137ED"/>
    <w:rsid w:val="00415E2D"/>
    <w:rsid w:val="00425DC1"/>
    <w:rsid w:val="0043270C"/>
    <w:rsid w:val="00432D64"/>
    <w:rsid w:val="00444933"/>
    <w:rsid w:val="00444FE6"/>
    <w:rsid w:val="004524AE"/>
    <w:rsid w:val="004661D9"/>
    <w:rsid w:val="00486A2B"/>
    <w:rsid w:val="00486EF8"/>
    <w:rsid w:val="004970FB"/>
    <w:rsid w:val="004A1960"/>
    <w:rsid w:val="004A375B"/>
    <w:rsid w:val="004F34DD"/>
    <w:rsid w:val="005104DB"/>
    <w:rsid w:val="005217B6"/>
    <w:rsid w:val="005273A9"/>
    <w:rsid w:val="005312C9"/>
    <w:rsid w:val="0053765C"/>
    <w:rsid w:val="00557FE8"/>
    <w:rsid w:val="005745D7"/>
    <w:rsid w:val="00576827"/>
    <w:rsid w:val="005801C5"/>
    <w:rsid w:val="005A2B92"/>
    <w:rsid w:val="005B3A62"/>
    <w:rsid w:val="005B4249"/>
    <w:rsid w:val="005B61EB"/>
    <w:rsid w:val="005D4011"/>
    <w:rsid w:val="005E1E75"/>
    <w:rsid w:val="005E6902"/>
    <w:rsid w:val="005F239F"/>
    <w:rsid w:val="005F3247"/>
    <w:rsid w:val="0061268C"/>
    <w:rsid w:val="00616EA9"/>
    <w:rsid w:val="00632C8B"/>
    <w:rsid w:val="0065191B"/>
    <w:rsid w:val="00660F90"/>
    <w:rsid w:val="00670013"/>
    <w:rsid w:val="00674064"/>
    <w:rsid w:val="0067752B"/>
    <w:rsid w:val="0068575D"/>
    <w:rsid w:val="0069561A"/>
    <w:rsid w:val="006A7589"/>
    <w:rsid w:val="006C1C78"/>
    <w:rsid w:val="006D0C09"/>
    <w:rsid w:val="006D1527"/>
    <w:rsid w:val="006D61D9"/>
    <w:rsid w:val="006E3FD5"/>
    <w:rsid w:val="006F05D7"/>
    <w:rsid w:val="00710A7D"/>
    <w:rsid w:val="007200FD"/>
    <w:rsid w:val="0073190D"/>
    <w:rsid w:val="00761280"/>
    <w:rsid w:val="00762E1A"/>
    <w:rsid w:val="007632EA"/>
    <w:rsid w:val="007708D0"/>
    <w:rsid w:val="00770FB0"/>
    <w:rsid w:val="007936E9"/>
    <w:rsid w:val="00795484"/>
    <w:rsid w:val="007975B3"/>
    <w:rsid w:val="007A0909"/>
    <w:rsid w:val="007A599F"/>
    <w:rsid w:val="007B68D1"/>
    <w:rsid w:val="007B7670"/>
    <w:rsid w:val="007B7D30"/>
    <w:rsid w:val="007D1202"/>
    <w:rsid w:val="007D425C"/>
    <w:rsid w:val="007D4FD2"/>
    <w:rsid w:val="007E0472"/>
    <w:rsid w:val="007F0321"/>
    <w:rsid w:val="007F11BD"/>
    <w:rsid w:val="00802DAD"/>
    <w:rsid w:val="00805F8D"/>
    <w:rsid w:val="0081670B"/>
    <w:rsid w:val="00820AD0"/>
    <w:rsid w:val="008321F4"/>
    <w:rsid w:val="0083545B"/>
    <w:rsid w:val="00845806"/>
    <w:rsid w:val="00855373"/>
    <w:rsid w:val="008561D6"/>
    <w:rsid w:val="00856DCA"/>
    <w:rsid w:val="008811AD"/>
    <w:rsid w:val="0088183E"/>
    <w:rsid w:val="00896DF0"/>
    <w:rsid w:val="008A01CE"/>
    <w:rsid w:val="008A1120"/>
    <w:rsid w:val="008C0863"/>
    <w:rsid w:val="008C1782"/>
    <w:rsid w:val="008C5FE9"/>
    <w:rsid w:val="008C7614"/>
    <w:rsid w:val="008D4113"/>
    <w:rsid w:val="008D45C4"/>
    <w:rsid w:val="008D49F7"/>
    <w:rsid w:val="008E0A2A"/>
    <w:rsid w:val="008E79BF"/>
    <w:rsid w:val="008F0718"/>
    <w:rsid w:val="008F14C7"/>
    <w:rsid w:val="008F3FCD"/>
    <w:rsid w:val="00902ACE"/>
    <w:rsid w:val="00904BB2"/>
    <w:rsid w:val="0090532D"/>
    <w:rsid w:val="00905962"/>
    <w:rsid w:val="009117C9"/>
    <w:rsid w:val="00913427"/>
    <w:rsid w:val="009215E5"/>
    <w:rsid w:val="009231AB"/>
    <w:rsid w:val="0092471C"/>
    <w:rsid w:val="00937CE7"/>
    <w:rsid w:val="00942287"/>
    <w:rsid w:val="00946DD4"/>
    <w:rsid w:val="00961DEA"/>
    <w:rsid w:val="0097626E"/>
    <w:rsid w:val="009804C2"/>
    <w:rsid w:val="00992439"/>
    <w:rsid w:val="009934CC"/>
    <w:rsid w:val="00993ADC"/>
    <w:rsid w:val="009B2D35"/>
    <w:rsid w:val="009C1A3A"/>
    <w:rsid w:val="009D00FF"/>
    <w:rsid w:val="009D25E8"/>
    <w:rsid w:val="009E1F85"/>
    <w:rsid w:val="009E780F"/>
    <w:rsid w:val="00A02BF3"/>
    <w:rsid w:val="00A052FD"/>
    <w:rsid w:val="00A14BC9"/>
    <w:rsid w:val="00A170EA"/>
    <w:rsid w:val="00A17FA3"/>
    <w:rsid w:val="00A307AA"/>
    <w:rsid w:val="00A31BC8"/>
    <w:rsid w:val="00A5208E"/>
    <w:rsid w:val="00A52B7F"/>
    <w:rsid w:val="00A56841"/>
    <w:rsid w:val="00A67019"/>
    <w:rsid w:val="00A70363"/>
    <w:rsid w:val="00AA33C5"/>
    <w:rsid w:val="00AA3950"/>
    <w:rsid w:val="00AB3E38"/>
    <w:rsid w:val="00AC2706"/>
    <w:rsid w:val="00AC5596"/>
    <w:rsid w:val="00AC5730"/>
    <w:rsid w:val="00AD29B3"/>
    <w:rsid w:val="00AD6B4B"/>
    <w:rsid w:val="00AE2186"/>
    <w:rsid w:val="00AE4692"/>
    <w:rsid w:val="00AE54D0"/>
    <w:rsid w:val="00AF1147"/>
    <w:rsid w:val="00AF2F5C"/>
    <w:rsid w:val="00AF7DF3"/>
    <w:rsid w:val="00B11063"/>
    <w:rsid w:val="00B12D1D"/>
    <w:rsid w:val="00B13641"/>
    <w:rsid w:val="00B2281A"/>
    <w:rsid w:val="00B2729B"/>
    <w:rsid w:val="00B33A22"/>
    <w:rsid w:val="00B377B3"/>
    <w:rsid w:val="00B479D8"/>
    <w:rsid w:val="00B509A9"/>
    <w:rsid w:val="00B83E4C"/>
    <w:rsid w:val="00B90E2E"/>
    <w:rsid w:val="00B93B49"/>
    <w:rsid w:val="00BA3191"/>
    <w:rsid w:val="00BA6ACC"/>
    <w:rsid w:val="00BB1432"/>
    <w:rsid w:val="00BB72AE"/>
    <w:rsid w:val="00BC0F5A"/>
    <w:rsid w:val="00BC3DCC"/>
    <w:rsid w:val="00BD4FD7"/>
    <w:rsid w:val="00BE5A1F"/>
    <w:rsid w:val="00BE7B9E"/>
    <w:rsid w:val="00BF29DC"/>
    <w:rsid w:val="00BF610E"/>
    <w:rsid w:val="00C05651"/>
    <w:rsid w:val="00C2627A"/>
    <w:rsid w:val="00C27349"/>
    <w:rsid w:val="00C36921"/>
    <w:rsid w:val="00C5487C"/>
    <w:rsid w:val="00C641E1"/>
    <w:rsid w:val="00C64834"/>
    <w:rsid w:val="00C73115"/>
    <w:rsid w:val="00C74A25"/>
    <w:rsid w:val="00C941B4"/>
    <w:rsid w:val="00C96C7C"/>
    <w:rsid w:val="00C971B9"/>
    <w:rsid w:val="00CC4FF2"/>
    <w:rsid w:val="00CD0153"/>
    <w:rsid w:val="00CF3102"/>
    <w:rsid w:val="00D22D55"/>
    <w:rsid w:val="00D8514A"/>
    <w:rsid w:val="00D93079"/>
    <w:rsid w:val="00DA3381"/>
    <w:rsid w:val="00DA4ECE"/>
    <w:rsid w:val="00DB3B2E"/>
    <w:rsid w:val="00DB5BB6"/>
    <w:rsid w:val="00DC6378"/>
    <w:rsid w:val="00DE685B"/>
    <w:rsid w:val="00DE787C"/>
    <w:rsid w:val="00DF7A00"/>
    <w:rsid w:val="00E021D1"/>
    <w:rsid w:val="00E10422"/>
    <w:rsid w:val="00E14C0D"/>
    <w:rsid w:val="00E224F3"/>
    <w:rsid w:val="00E42FD8"/>
    <w:rsid w:val="00E42FE4"/>
    <w:rsid w:val="00E439CF"/>
    <w:rsid w:val="00E46B50"/>
    <w:rsid w:val="00E57380"/>
    <w:rsid w:val="00E628C0"/>
    <w:rsid w:val="00E8249E"/>
    <w:rsid w:val="00E838B9"/>
    <w:rsid w:val="00E840D0"/>
    <w:rsid w:val="00E85249"/>
    <w:rsid w:val="00E85B6D"/>
    <w:rsid w:val="00E86DD4"/>
    <w:rsid w:val="00E929C0"/>
    <w:rsid w:val="00EA16EE"/>
    <w:rsid w:val="00EB1CD4"/>
    <w:rsid w:val="00EB7340"/>
    <w:rsid w:val="00EC588C"/>
    <w:rsid w:val="00ED5D24"/>
    <w:rsid w:val="00EE0FDA"/>
    <w:rsid w:val="00EE1D26"/>
    <w:rsid w:val="00EF0EDD"/>
    <w:rsid w:val="00EF14FD"/>
    <w:rsid w:val="00EF7AAE"/>
    <w:rsid w:val="00F068C8"/>
    <w:rsid w:val="00F06EC4"/>
    <w:rsid w:val="00F06FB4"/>
    <w:rsid w:val="00F17B5E"/>
    <w:rsid w:val="00F232AA"/>
    <w:rsid w:val="00F32312"/>
    <w:rsid w:val="00F33BA7"/>
    <w:rsid w:val="00F357E1"/>
    <w:rsid w:val="00F55D1E"/>
    <w:rsid w:val="00F6126D"/>
    <w:rsid w:val="00F61677"/>
    <w:rsid w:val="00F70AD6"/>
    <w:rsid w:val="00F83554"/>
    <w:rsid w:val="00F86543"/>
    <w:rsid w:val="00FA7594"/>
    <w:rsid w:val="00FB4775"/>
    <w:rsid w:val="00FC28E5"/>
    <w:rsid w:val="00FD410E"/>
    <w:rsid w:val="00FE2B87"/>
    <w:rsid w:val="00FF5808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aliases w:val="Normal,Numerowanie,Akapit z listą BS,Kolorowa lista — akcent 11,BulletC,normalny tekst,List bullet,Obiekt,List Paragraph1,Akapit z listą3,Akapit z listą31,1 Akapit z listą,PZI-AK_LISTA"/>
    <w:basedOn w:val="Normalny"/>
    <w:link w:val="AkapitzlistZnak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4A1960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9E780F"/>
  </w:style>
  <w:style w:type="character" w:customStyle="1" w:styleId="AkapitzlistZnak">
    <w:name w:val="Akapit z listą Znak"/>
    <w:aliases w:val="Normal Znak,Numerowanie Znak,Akapit z listą BS Znak,Kolorowa lista — akcent 11 Znak,BulletC Znak,normalny tekst Znak,List bullet Znak,Obiekt Znak,List Paragraph1 Znak,Akapit z listą3 Znak,Akapit z listą31 Znak,1 Akapit z listą Znak"/>
    <w:link w:val="Akapitzlist"/>
    <w:uiPriority w:val="34"/>
    <w:qFormat/>
    <w:rsid w:val="00EB1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919</Words>
  <Characters>5518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4</cp:revision>
  <dcterms:created xsi:type="dcterms:W3CDTF">2025-11-27T14:38:00Z</dcterms:created>
  <dcterms:modified xsi:type="dcterms:W3CDTF">2025-11-28T09:17:00Z</dcterms:modified>
</cp:coreProperties>
</file>